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16 w16cex w16sdtdh wp14">
  <w:body>
    <w:p xmlns:wp14="http://schemas.microsoft.com/office/word/2010/wordml" w:rsidR="00D81FE3" w:rsidRDefault="00D81FE3" w14:paraId="3C4E5D6E" wp14:textId="77777777">
      <w:pPr>
        <w:spacing w:line="240" w:lineRule="auto"/>
        <w:jc w:val="right"/>
      </w:pPr>
      <w:r>
        <w:rPr>
          <w:rFonts w:ascii="Times New Roman" w:hAnsi="Times New Roman" w:eastAsia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Corbel" w:hAnsi="Corbel" w:cs="Corbel"/>
          <w:bCs/>
          <w:i/>
        </w:rPr>
        <w:t xml:space="preserve">Załącznik nr 1.5 do Zarządzenia Rektora UR nr </w:t>
      </w:r>
      <w:r w:rsidR="002F4C57">
        <w:rPr>
          <w:rFonts w:ascii="Corbel" w:hAnsi="Corbel" w:cs="Corbel"/>
          <w:bCs/>
          <w:i/>
        </w:rPr>
        <w:t>7</w:t>
      </w:r>
      <w:r>
        <w:rPr>
          <w:rFonts w:ascii="Corbel" w:hAnsi="Corbel" w:cs="Corbel"/>
          <w:bCs/>
          <w:i/>
        </w:rPr>
        <w:t>/20</w:t>
      </w:r>
      <w:r w:rsidR="002F4C57">
        <w:rPr>
          <w:rFonts w:ascii="Corbel" w:hAnsi="Corbel" w:cs="Corbel"/>
          <w:bCs/>
          <w:i/>
        </w:rPr>
        <w:t>23</w:t>
      </w:r>
    </w:p>
    <w:p xmlns:wp14="http://schemas.microsoft.com/office/word/2010/wordml" w:rsidR="00D81FE3" w:rsidRDefault="00D81FE3" w14:paraId="598A8AA9" wp14:textId="77777777">
      <w:pPr>
        <w:spacing w:after="0" w:line="240" w:lineRule="auto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xmlns:wp14="http://schemas.microsoft.com/office/word/2010/wordml" w:rsidR="00D81FE3" w:rsidP="0FA9E35A" w:rsidRDefault="00D81FE3" w14:paraId="4FE80D7E" wp14:textId="4FE3A0E7">
      <w:pPr>
        <w:spacing w:after="0" w:line="240" w:lineRule="exact"/>
        <w:jc w:val="center"/>
        <w:rPr>
          <w:rFonts w:ascii="Corbel" w:hAnsi="Corbel" w:cs="Corbel"/>
          <w:i w:val="1"/>
          <w:iCs w:val="1"/>
          <w:smallCaps w:val="1"/>
          <w:sz w:val="24"/>
          <w:szCs w:val="24"/>
        </w:rPr>
      </w:pPr>
      <w:r w:rsidRPr="0FA9E35A" w:rsidR="00D81FE3">
        <w:rPr>
          <w:rFonts w:ascii="Corbel" w:hAnsi="Corbel" w:cs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0FA9E35A" w:rsidR="00D81FE3">
        <w:rPr>
          <w:rFonts w:ascii="Corbel" w:hAnsi="Corbel" w:cs="Corbel"/>
          <w:i w:val="1"/>
          <w:iCs w:val="1"/>
          <w:smallCaps w:val="1"/>
          <w:sz w:val="24"/>
          <w:szCs w:val="24"/>
        </w:rPr>
        <w:t>202</w:t>
      </w:r>
      <w:r w:rsidRPr="0FA9E35A" w:rsidR="36FEFCE0">
        <w:rPr>
          <w:rFonts w:ascii="Corbel" w:hAnsi="Corbel" w:cs="Corbel"/>
          <w:i w:val="1"/>
          <w:iCs w:val="1"/>
          <w:smallCaps w:val="1"/>
          <w:sz w:val="24"/>
          <w:szCs w:val="24"/>
        </w:rPr>
        <w:t>4</w:t>
      </w:r>
      <w:r w:rsidRPr="0FA9E35A" w:rsidR="00D81FE3">
        <w:rPr>
          <w:rFonts w:ascii="Corbel" w:hAnsi="Corbel" w:cs="Corbel"/>
          <w:i w:val="1"/>
          <w:iCs w:val="1"/>
          <w:smallCaps w:val="1"/>
          <w:sz w:val="24"/>
          <w:szCs w:val="24"/>
        </w:rPr>
        <w:t>-202</w:t>
      </w:r>
      <w:r w:rsidRPr="0FA9E35A" w:rsidR="58EE3917">
        <w:rPr>
          <w:rFonts w:ascii="Corbel" w:hAnsi="Corbel" w:cs="Corbel"/>
          <w:i w:val="1"/>
          <w:iCs w:val="1"/>
          <w:smallCaps w:val="1"/>
          <w:sz w:val="24"/>
          <w:szCs w:val="24"/>
        </w:rPr>
        <w:t>7</w:t>
      </w:r>
    </w:p>
    <w:p xmlns:wp14="http://schemas.microsoft.com/office/word/2010/wordml" w:rsidR="00D81FE3" w:rsidRDefault="00D81FE3" w14:paraId="51D285D4" wp14:textId="77777777">
      <w:pPr>
        <w:spacing w:after="0" w:line="240" w:lineRule="exact"/>
        <w:jc w:val="both"/>
      </w:pPr>
      <w:r>
        <w:rPr>
          <w:rFonts w:ascii="Corbel" w:hAnsi="Corbel" w:eastAsia="Corbel" w:cs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 w:eastAsia="Corbel" w:cs="Corbel"/>
          <w:i/>
          <w:sz w:val="24"/>
          <w:szCs w:val="24"/>
        </w:rPr>
        <w:tab/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xmlns:wp14="http://schemas.microsoft.com/office/word/2010/wordml" w:rsidR="00D81FE3" w:rsidP="0FA9E35A" w:rsidRDefault="00D81FE3" w14:paraId="3364B80E" wp14:textId="58517A43">
      <w:pPr>
        <w:spacing w:after="0" w:line="240" w:lineRule="exact"/>
        <w:jc w:val="both"/>
        <w:rPr>
          <w:rFonts w:ascii="Corbel" w:hAnsi="Corbel" w:cs="Corbel"/>
          <w:b w:val="1"/>
          <w:bCs w:val="1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 w:rsidR="00C43FA5">
        <w:rPr>
          <w:rFonts w:ascii="Corbel" w:hAnsi="Corbel" w:cs="Corbel"/>
          <w:sz w:val="20"/>
          <w:szCs w:val="20"/>
        </w:rPr>
        <w:tab/>
      </w:r>
      <w:r w:rsidR="00D81FE3">
        <w:rPr>
          <w:rFonts w:ascii="Corbel" w:hAnsi="Corbel" w:cs="Corbel"/>
          <w:b w:val="1"/>
          <w:bCs w:val="1"/>
          <w:sz w:val="20"/>
          <w:szCs w:val="20"/>
        </w:rPr>
        <w:t>Rok akademicki 202</w:t>
      </w:r>
      <w:r w:rsidR="41B3A607">
        <w:rPr>
          <w:rFonts w:ascii="Corbel" w:hAnsi="Corbel" w:cs="Corbel"/>
          <w:b w:val="1"/>
          <w:bCs w:val="1"/>
          <w:sz w:val="20"/>
          <w:szCs w:val="20"/>
        </w:rPr>
        <w:t>4</w:t>
      </w:r>
      <w:r w:rsidR="00D81FE3">
        <w:rPr>
          <w:rFonts w:ascii="Corbel" w:hAnsi="Corbel" w:cs="Corbel"/>
          <w:b w:val="1"/>
          <w:bCs w:val="1"/>
          <w:sz w:val="20"/>
          <w:szCs w:val="20"/>
        </w:rPr>
        <w:t>/202</w:t>
      </w:r>
      <w:r w:rsidR="21FAF4EB">
        <w:rPr>
          <w:rFonts w:ascii="Corbel" w:hAnsi="Corbel" w:cs="Corbel"/>
          <w:b w:val="1"/>
          <w:bCs w:val="1"/>
          <w:sz w:val="20"/>
          <w:szCs w:val="20"/>
        </w:rPr>
        <w:t>5</w:t>
      </w:r>
    </w:p>
    <w:p xmlns:wp14="http://schemas.microsoft.com/office/word/2010/wordml" w:rsidR="00D81FE3" w:rsidRDefault="00D81FE3" w14:paraId="672A6659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0C6E7FD4" wp14:textId="77777777">
      <w:pPr>
        <w:spacing w:after="0" w:line="240" w:lineRule="auto"/>
      </w:pPr>
      <w:r>
        <w:rPr>
          <w:rFonts w:ascii="Corbel" w:hAnsi="Corbel" w:cs="Corbel"/>
          <w:b/>
          <w:smallCaps/>
          <w:color w:val="000000"/>
          <w:sz w:val="24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4"/>
        <w:gridCol w:w="7097"/>
      </w:tblGrid>
      <w:tr xmlns:wp14="http://schemas.microsoft.com/office/word/2010/wordml" w:rsidR="00D81FE3" w:rsidTr="0FA9E35A" w14:paraId="510284F1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59701564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370F57CA" wp14:textId="77777777">
            <w:pPr>
              <w:spacing w:after="0" w:line="240" w:lineRule="auto"/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Psychologia społeczna</w:t>
            </w:r>
          </w:p>
        </w:tc>
      </w:tr>
      <w:tr xmlns:wp14="http://schemas.microsoft.com/office/word/2010/wordml" w:rsidR="00D81FE3" w:rsidTr="0FA9E35A" w14:paraId="456DAE31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CA29152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D31C39B" wp14:textId="77777777">
            <w:pPr>
              <w:spacing w:after="0" w:line="240" w:lineRule="auto"/>
            </w:pPr>
            <w:r>
              <w:t>S1S[1]O_05</w:t>
            </w:r>
          </w:p>
        </w:tc>
      </w:tr>
      <w:tr xmlns:wp14="http://schemas.microsoft.com/office/word/2010/wordml" w:rsidR="00D81FE3" w:rsidTr="0FA9E35A" w14:paraId="5C0172EC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249A5C16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exact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7E3E3000" wp14:textId="77777777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="00D81FE3" w:rsidTr="0FA9E35A" w14:paraId="3AEF2DAD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0A39E105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P="0FA9E35A" w:rsidRDefault="00665612" w14:paraId="28A6B9FA" wp14:textId="5C2F964F">
            <w:pPr>
              <w:spacing w:after="0" w:line="240" w:lineRule="auto"/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</w:pPr>
            <w:r w:rsidRPr="0FA9E35A" w:rsidR="00665612"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  <w:t>Instytut Nauk Socjologicznych</w:t>
            </w:r>
            <w:r w:rsidRPr="0FA9E35A" w:rsidR="00665612"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D81FE3" w:rsidTr="0FA9E35A" w14:paraId="75EBF523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B835047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1FDDED33" wp14:textId="77777777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="00D81FE3" w:rsidTr="0FA9E35A" w14:paraId="2334054F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48A1CED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3B687EC" wp14:textId="77777777">
            <w:pPr>
              <w:spacing w:after="0" w:line="240" w:lineRule="auto"/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I stopień</w:t>
            </w:r>
          </w:p>
        </w:tc>
      </w:tr>
      <w:tr xmlns:wp14="http://schemas.microsoft.com/office/word/2010/wordml" w:rsidR="00D81FE3" w:rsidTr="0FA9E35A" w14:paraId="020B26A7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04C0481C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FFABF29" wp14:textId="77777777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="00D81FE3" w:rsidTr="0FA9E35A" w14:paraId="5B469018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7C3992E0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74440E62" wp14:textId="77777777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="00D81FE3" w:rsidTr="0FA9E35A" w14:paraId="4F4E120B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7AAF248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D31EFEB" wp14:textId="77777777">
            <w:pPr>
              <w:spacing w:after="0" w:line="240" w:lineRule="auto"/>
            </w:pPr>
            <w:r>
              <w:rPr>
                <w:rFonts w:ascii="Corbel" w:hAnsi="Corbel" w:cs="Corbel"/>
                <w:b/>
                <w:bCs/>
                <w:color w:val="000000"/>
                <w:sz w:val="24"/>
                <w:szCs w:val="24"/>
              </w:rPr>
              <w:t>Rok 1, semestr I</w:t>
            </w:r>
          </w:p>
        </w:tc>
      </w:tr>
      <w:tr xmlns:wp14="http://schemas.microsoft.com/office/word/2010/wordml" w:rsidR="00D81FE3" w:rsidTr="0FA9E35A" w14:paraId="79A33A87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5863A118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P="0FA9E35A" w:rsidRDefault="00665612" w14:paraId="400F3714" wp14:textId="3195055F">
            <w:pPr>
              <w:spacing w:after="0" w:line="240" w:lineRule="auto"/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</w:pPr>
            <w:r w:rsidRPr="0FA9E35A" w:rsidR="00665612"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  <w:t>p</w:t>
            </w:r>
            <w:r w:rsidRPr="0FA9E35A" w:rsidR="00665612"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  <w:t>odstawowy</w:t>
            </w:r>
            <w:r w:rsidRPr="0FA9E35A" w:rsidR="00665612">
              <w:rPr>
                <w:rFonts w:ascii="Corbel" w:hAnsi="Corbel" w:cs="Corbe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="00D81FE3" w:rsidTr="0FA9E35A" w14:paraId="2786482B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13A990D4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205A1F16" wp14:textId="77777777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="00D81FE3" w:rsidTr="0FA9E35A" w14:paraId="41FEBCEB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69C2AF6E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70023D76" wp14:textId="77777777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Agata Kotowska</w:t>
            </w:r>
          </w:p>
        </w:tc>
      </w:tr>
      <w:tr xmlns:wp14="http://schemas.microsoft.com/office/word/2010/wordml" w:rsidR="00D81FE3" w:rsidTr="0FA9E35A" w14:paraId="7D608804" wp14:textId="77777777">
        <w:tc>
          <w:tcPr>
            <w:tcW w:w="26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71FE442" wp14:textId="77777777">
            <w:pPr>
              <w:tabs>
                <w:tab w:val="left" w:pos="-5643"/>
              </w:tabs>
              <w:overflowPunct w:val="0"/>
              <w:autoSpaceDE w:val="0"/>
              <w:spacing w:after="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7B10DBCB" wp14:textId="77777777">
            <w:pPr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Agata Kotowska</w:t>
            </w:r>
          </w:p>
        </w:tc>
      </w:tr>
    </w:tbl>
    <w:p xmlns:wp14="http://schemas.microsoft.com/office/word/2010/wordml" w:rsidR="00D81FE3" w:rsidRDefault="00D81FE3" w14:paraId="57A64E18" wp14:textId="77777777">
      <w:pPr>
        <w:tabs>
          <w:tab w:val="left" w:pos="-5814"/>
        </w:tabs>
        <w:overflowPunct w:val="0"/>
        <w:autoSpaceDE w:val="0"/>
        <w:spacing w:before="280" w:after="280" w:line="240" w:lineRule="auto"/>
        <w:jc w:val="both"/>
        <w:textAlignment w:val="baseline"/>
      </w:pPr>
      <w:r>
        <w:rPr>
          <w:rFonts w:ascii="Corbel" w:hAnsi="Corbel" w:eastAsia="Times New Roman" w:cs="Corbel"/>
          <w:b/>
          <w:sz w:val="24"/>
          <w:szCs w:val="24"/>
          <w:lang w:eastAsia="pl-PL"/>
        </w:rPr>
        <w:t xml:space="preserve">* </w:t>
      </w:r>
      <w:r>
        <w:rPr>
          <w:rFonts w:ascii="Corbel" w:hAnsi="Corbel" w:eastAsia="Times New Roman" w:cs="Corbel"/>
          <w:b/>
          <w:i/>
          <w:sz w:val="24"/>
          <w:szCs w:val="24"/>
          <w:lang w:eastAsia="pl-PL"/>
        </w:rPr>
        <w:t>-</w:t>
      </w:r>
      <w:r>
        <w:rPr>
          <w:rFonts w:ascii="Corbel" w:hAnsi="Corbel" w:eastAsia="Times New Roman" w:cs="Corbel"/>
          <w:i/>
          <w:sz w:val="24"/>
          <w:szCs w:val="24"/>
          <w:lang w:eastAsia="pl-PL"/>
        </w:rPr>
        <w:t>opcjonalni</w:t>
      </w:r>
      <w:r>
        <w:rPr>
          <w:rFonts w:ascii="Corbel" w:hAnsi="Corbel" w:eastAsia="Times New Roman" w:cs="Corbel"/>
          <w:sz w:val="24"/>
          <w:szCs w:val="24"/>
          <w:lang w:eastAsia="pl-PL"/>
        </w:rPr>
        <w:t>e,</w:t>
      </w:r>
      <w:r>
        <w:rPr>
          <w:rFonts w:ascii="Corbel" w:hAnsi="Corbel" w:eastAsia="Times New Roman" w:cs="Corbel"/>
          <w:b/>
          <w:i/>
          <w:sz w:val="24"/>
          <w:szCs w:val="24"/>
          <w:lang w:eastAsia="pl-PL"/>
        </w:rPr>
        <w:t xml:space="preserve"> </w:t>
      </w:r>
      <w:r>
        <w:rPr>
          <w:rFonts w:ascii="Corbel" w:hAnsi="Corbel" w:eastAsia="Times New Roman" w:cs="Corbel"/>
          <w:i/>
          <w:sz w:val="24"/>
          <w:szCs w:val="24"/>
          <w:lang w:eastAsia="pl-PL"/>
        </w:rPr>
        <w:t>zgodnie z ustaleniami w Jednostce</w:t>
      </w:r>
    </w:p>
    <w:p xmlns:wp14="http://schemas.microsoft.com/office/word/2010/wordml" w:rsidR="00D81FE3" w:rsidRDefault="00D81FE3" w14:paraId="7E0A0F74" wp14:textId="77777777">
      <w:pPr>
        <w:tabs>
          <w:tab w:val="left" w:pos="-5814"/>
        </w:tabs>
        <w:overflowPunct w:val="0"/>
        <w:autoSpaceDE w:val="0"/>
        <w:spacing w:after="0" w:line="240" w:lineRule="auto"/>
        <w:ind w:left="284"/>
        <w:jc w:val="both"/>
        <w:textAlignment w:val="baseline"/>
      </w:pPr>
      <w:r>
        <w:rPr>
          <w:rFonts w:ascii="Corbel" w:hAnsi="Corbel" w:eastAsia="Times New Roman" w:cs="Corbel"/>
          <w:b/>
          <w:sz w:val="24"/>
          <w:szCs w:val="24"/>
          <w:lang w:eastAsia="pl-PL"/>
        </w:rPr>
        <w:t xml:space="preserve">1.1.Formy zajęć dydaktycznych, wymiar godzin i punktów ECTS </w:t>
      </w:r>
    </w:p>
    <w:p xmlns:wp14="http://schemas.microsoft.com/office/word/2010/wordml" w:rsidR="00D81FE3" w:rsidRDefault="00D81FE3" w14:paraId="0A37501D" wp14:textId="77777777">
      <w:pPr>
        <w:tabs>
          <w:tab w:val="left" w:pos="-5814"/>
        </w:tabs>
        <w:overflowPunct w:val="0"/>
        <w:autoSpaceDE w:val="0"/>
        <w:spacing w:after="0" w:line="240" w:lineRule="auto"/>
        <w:jc w:val="both"/>
        <w:textAlignment w:val="baseline"/>
        <w:rPr>
          <w:rFonts w:ascii="Corbel" w:hAnsi="Corbel" w:eastAsia="Times New Roman" w:cs="Corbel"/>
          <w:b/>
          <w:sz w:val="24"/>
          <w:szCs w:val="24"/>
          <w:lang w:eastAsia="pl-PL"/>
        </w:rPr>
      </w:pPr>
    </w:p>
    <w:tbl>
      <w:tblPr>
        <w:tblW w:w="99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xmlns:wp14="http://schemas.microsoft.com/office/word/2010/wordml" w:rsidR="00D81FE3" w:rsidTr="0E9E139B" w14:paraId="4A00F406" wp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493A0CA5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Semestr</w:t>
            </w:r>
          </w:p>
          <w:p w:rsidR="00D81FE3" w:rsidRDefault="00D81FE3" w14:paraId="64C63F33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(nr)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3860AB22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646F369B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Ćw.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09DDADA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0AB6E05A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Lab.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0B273B9D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63A8E3D2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ZP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69FA399F" wp14:textId="77777777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5B5B1B43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7474E17E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xmlns:wp14="http://schemas.microsoft.com/office/word/2010/wordml" w:rsidR="00D81FE3" w:rsidTr="0E9E139B" w14:paraId="68925291" wp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2906B3E5" wp14:textId="77777777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219897CE" wp14:textId="77777777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5DAB6C7B" wp14:textId="77777777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02EB378F" wp14:textId="77777777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6A05A809" wp14:textId="77777777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5A39BBE3" wp14:textId="77777777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41C8F396" wp14:textId="77777777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72A3D3EC" wp14:textId="77777777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0D0B940D" wp14:textId="77777777">
            <w:pPr>
              <w:tabs>
                <w:tab w:val="left" w:pos="-5814"/>
              </w:tabs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</w:pPr>
          </w:p>
        </w:tc>
        <w:tc>
          <w:tcPr>
            <w:tcW w:w="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81FE3" w:rsidRDefault="00D81FE3" w14:paraId="5FCD5EC4" wp14:textId="77777777">
            <w:pPr>
              <w:tabs>
                <w:tab w:val="left" w:pos="-5814"/>
              </w:tabs>
              <w:overflowPunct w:val="0"/>
              <w:autoSpaceDE w:val="0"/>
              <w:spacing w:after="0" w:line="240" w:lineRule="auto"/>
              <w:jc w:val="center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3</w:t>
            </w:r>
          </w:p>
        </w:tc>
      </w:tr>
    </w:tbl>
    <w:p xmlns:wp14="http://schemas.microsoft.com/office/word/2010/wordml" w:rsidR="00D81FE3" w:rsidRDefault="00D81FE3" w14:paraId="0E27B00A" wp14:textId="77777777">
      <w:pPr>
        <w:tabs>
          <w:tab w:val="left" w:pos="-5814"/>
        </w:tabs>
        <w:overflowPunct w:val="0"/>
        <w:autoSpaceDE w:val="0"/>
        <w:spacing w:after="0" w:line="240" w:lineRule="auto"/>
        <w:jc w:val="both"/>
        <w:textAlignment w:val="baseline"/>
        <w:rPr>
          <w:rFonts w:ascii="Corbel" w:hAnsi="Corbel" w:eastAsia="Times New Roman" w:cs="Corbel"/>
          <w:sz w:val="24"/>
          <w:szCs w:val="24"/>
        </w:rPr>
      </w:pPr>
    </w:p>
    <w:p xmlns:wp14="http://schemas.microsoft.com/office/word/2010/wordml" w:rsidR="00D81FE3" w:rsidRDefault="00D81FE3" w14:paraId="60061E4C" wp14:textId="77777777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Corbel"/>
          <w:sz w:val="24"/>
          <w:szCs w:val="24"/>
        </w:rPr>
      </w:pPr>
    </w:p>
    <w:p xmlns:wp14="http://schemas.microsoft.com/office/word/2010/wordml" w:rsidR="00D81FE3" w:rsidRDefault="00D81FE3" w14:paraId="134E5E78" wp14:textId="77777777">
      <w:pPr>
        <w:tabs>
          <w:tab w:val="left" w:pos="709"/>
        </w:tabs>
        <w:spacing w:after="0" w:line="240" w:lineRule="auto"/>
        <w:ind w:left="284"/>
      </w:pPr>
      <w:r>
        <w:rPr>
          <w:rFonts w:ascii="Corbel" w:hAnsi="Corbel" w:cs="Corbel"/>
          <w:b/>
          <w:sz w:val="24"/>
          <w:szCs w:val="24"/>
        </w:rPr>
        <w:t>1.2.</w:t>
      </w:r>
      <w:r>
        <w:rPr>
          <w:rFonts w:ascii="Corbel" w:hAnsi="Corbel" w:cs="Corbel"/>
          <w:b/>
          <w:sz w:val="24"/>
          <w:szCs w:val="24"/>
        </w:rPr>
        <w:tab/>
      </w:r>
      <w:r>
        <w:rPr>
          <w:rFonts w:ascii="Corbel" w:hAnsi="Corbel" w:cs="Corbel"/>
          <w:b/>
          <w:sz w:val="24"/>
          <w:szCs w:val="24"/>
        </w:rPr>
        <w:t>Sposób realizacji zajęć</w:t>
      </w:r>
    </w:p>
    <w:p xmlns:wp14="http://schemas.microsoft.com/office/word/2010/wordml" w:rsidR="00D81FE3" w:rsidRDefault="00D81FE3" w14:paraId="44EAFD9C" wp14:textId="77777777">
      <w:pPr>
        <w:spacing w:after="0" w:line="240" w:lineRule="auto"/>
        <w:ind w:left="709"/>
      </w:pPr>
    </w:p>
    <w:p xmlns:wp14="http://schemas.microsoft.com/office/word/2010/wordml" w:rsidR="00D81FE3" w:rsidRDefault="00D81FE3" w14:paraId="2B15E0D8" wp14:textId="77777777">
      <w:pPr>
        <w:spacing w:after="0" w:line="240" w:lineRule="auto"/>
        <w:ind w:left="709"/>
      </w:pPr>
      <w:r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>
        <w:rPr>
          <w:rFonts w:ascii="Corbel" w:hAnsi="Corbel" w:cs="Corbel"/>
          <w:sz w:val="24"/>
          <w:szCs w:val="24"/>
        </w:rPr>
        <w:t xml:space="preserve">zajęcia w formie tradycyjnej </w:t>
      </w:r>
    </w:p>
    <w:p xmlns:wp14="http://schemas.microsoft.com/office/word/2010/wordml" w:rsidR="00D81FE3" w:rsidRDefault="00D81FE3" w14:paraId="0C589127" wp14:textId="77777777">
      <w:pPr>
        <w:spacing w:after="0" w:line="240" w:lineRule="auto"/>
        <w:ind w:left="709"/>
      </w:pPr>
      <w:r>
        <w:rPr>
          <w:rFonts w:hint="eastAsia" w:ascii="MS Gothic" w:hAnsi="MS Gothic" w:eastAsia="MS Gothic" w:cs="MS Gothic"/>
          <w:smallCaps/>
          <w:sz w:val="24"/>
          <w:szCs w:val="24"/>
        </w:rPr>
        <w:t>x</w:t>
      </w:r>
      <w:r>
        <w:rPr>
          <w:rFonts w:ascii="Corbel" w:hAnsi="Corbel" w:eastAsia="Corbel" w:cs="Corbel"/>
          <w:sz w:val="24"/>
          <w:szCs w:val="24"/>
        </w:rPr>
        <w:t xml:space="preserve"> </w:t>
      </w:r>
      <w:r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xmlns:wp14="http://schemas.microsoft.com/office/word/2010/wordml" w:rsidR="00D81FE3" w:rsidRDefault="00D81FE3" w14:paraId="4B94D5A5" wp14:textId="77777777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p xmlns:wp14="http://schemas.microsoft.com/office/word/2010/wordml" w:rsidR="00D81FE3" w:rsidRDefault="00D81FE3" w14:paraId="7C2A5C63" wp14:textId="77777777">
      <w:pPr>
        <w:tabs>
          <w:tab w:val="left" w:pos="709"/>
        </w:tabs>
        <w:spacing w:after="0" w:line="240" w:lineRule="auto"/>
        <w:ind w:left="709" w:hanging="425"/>
      </w:pPr>
      <w:r>
        <w:rPr>
          <w:rFonts w:ascii="Corbel" w:hAnsi="Corbel" w:cs="Corbel"/>
          <w:b/>
          <w:sz w:val="24"/>
          <w:szCs w:val="24"/>
        </w:rPr>
        <w:t xml:space="preserve">1.3 </w:t>
      </w:r>
      <w:r>
        <w:rPr>
          <w:rFonts w:ascii="Corbel" w:hAnsi="Corbel" w:cs="Corbel"/>
          <w:b/>
          <w:sz w:val="24"/>
          <w:szCs w:val="24"/>
        </w:rPr>
        <w:tab/>
      </w:r>
      <w:r>
        <w:rPr>
          <w:rFonts w:ascii="Corbel" w:hAnsi="Corbel" w:cs="Corbel"/>
          <w:b/>
          <w:sz w:val="24"/>
          <w:szCs w:val="24"/>
        </w:rPr>
        <w:t xml:space="preserve">Forma zaliczenia przedmiotu (z toku) </w:t>
      </w:r>
      <w:r>
        <w:rPr>
          <w:rFonts w:ascii="Corbel" w:hAnsi="Corbel" w:cs="Corbel"/>
          <w:sz w:val="24"/>
          <w:szCs w:val="24"/>
        </w:rPr>
        <w:t>(egzamin, zaliczenie z oceną, zaliczenie bez oceny)</w:t>
      </w:r>
    </w:p>
    <w:p xmlns:wp14="http://schemas.microsoft.com/office/word/2010/wordml" w:rsidR="00D81FE3" w:rsidRDefault="00D81FE3" w14:paraId="3DEEC669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49A51F54" wp14:textId="77777777">
      <w:pPr>
        <w:tabs>
          <w:tab w:val="left" w:pos="709"/>
        </w:tabs>
        <w:spacing w:after="0" w:line="240" w:lineRule="auto"/>
        <w:ind w:left="709" w:hanging="425"/>
      </w:pPr>
      <w:r>
        <w:rPr>
          <w:rFonts w:ascii="Corbel" w:hAnsi="Corbel" w:cs="Corbel"/>
          <w:sz w:val="24"/>
          <w:szCs w:val="24"/>
        </w:rPr>
        <w:t xml:space="preserve">egzamin </w:t>
      </w:r>
    </w:p>
    <w:p xmlns:wp14="http://schemas.microsoft.com/office/word/2010/wordml" w:rsidR="00D81FE3" w:rsidRDefault="00D81FE3" w14:paraId="3656B9AB" wp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cs="Corbel"/>
          <w:b/>
          <w:sz w:val="24"/>
          <w:szCs w:val="24"/>
        </w:rPr>
      </w:pPr>
    </w:p>
    <w:p xmlns:wp14="http://schemas.microsoft.com/office/word/2010/wordml" w:rsidR="00D81FE3" w:rsidP="00D26E79" w:rsidRDefault="00D81FE3" w14:paraId="0D190557" wp14:textId="77777777">
      <w:pPr>
        <w:pStyle w:val="Bezodstpw"/>
      </w:pPr>
      <w:r>
        <w:rPr>
          <w:rFonts w:ascii="Corbel" w:hAnsi="Corbel" w:cs="Corbel"/>
          <w:b/>
          <w:smallCaps/>
          <w:sz w:val="24"/>
          <w:szCs w:val="24"/>
        </w:rPr>
        <w:t xml:space="preserve">2. </w:t>
      </w:r>
      <w:r w:rsidRPr="00625C17">
        <w:rPr>
          <w:rFonts w:ascii="Corbel" w:hAnsi="Corbel"/>
          <w:b/>
        </w:rPr>
        <w:t>W</w:t>
      </w:r>
      <w:r w:rsidRPr="00625C17" w:rsidR="00D26E79">
        <w:rPr>
          <w:rFonts w:ascii="Corbel" w:hAnsi="Corbel"/>
          <w:b/>
        </w:rPr>
        <w:t>YMA</w:t>
      </w:r>
      <w:r w:rsidRPr="00625C17">
        <w:rPr>
          <w:rFonts w:ascii="Corbel" w:hAnsi="Corbel"/>
          <w:b/>
        </w:rPr>
        <w:t>GANIA WSTĘPNE</w:t>
      </w:r>
      <w:r>
        <w:t xml:space="preserve"> </w:t>
      </w:r>
    </w:p>
    <w:p xmlns:wp14="http://schemas.microsoft.com/office/word/2010/wordml" w:rsidR="00D81FE3" w:rsidRDefault="00D81FE3" w14:paraId="45FB0818" wp14:textId="77777777">
      <w:pPr>
        <w:spacing w:after="0" w:line="240" w:lineRule="auto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D81FE3" w14:paraId="6DD1B76A" wp14:textId="77777777">
        <w:tc>
          <w:tcPr>
            <w:tcW w:w="9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1EFE3186" wp14:textId="77777777">
            <w:pPr>
              <w:spacing w:before="40" w:after="4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brak</w:t>
            </w:r>
          </w:p>
        </w:tc>
      </w:tr>
    </w:tbl>
    <w:p xmlns:wp14="http://schemas.microsoft.com/office/word/2010/wordml" w:rsidR="00D81FE3" w:rsidRDefault="00D81FE3" w14:paraId="049F31CB" wp14:textId="77777777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xmlns:wp14="http://schemas.microsoft.com/office/word/2010/wordml" w:rsidR="00D81FE3" w:rsidRDefault="00D81FE3" w14:paraId="53128261" wp14:textId="77777777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xmlns:wp14="http://schemas.microsoft.com/office/word/2010/wordml" w:rsidR="00D81FE3" w:rsidRDefault="00D81FE3" w14:paraId="62486C05" wp14:textId="77777777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xmlns:wp14="http://schemas.microsoft.com/office/word/2010/wordml" w:rsidR="00D81FE3" w:rsidRDefault="00D81FE3" w14:paraId="7DB6D4EE" wp14:textId="77777777">
      <w:pPr>
        <w:spacing w:after="0" w:line="240" w:lineRule="auto"/>
      </w:pPr>
      <w:r>
        <w:rPr>
          <w:rFonts w:ascii="Corbel" w:hAnsi="Corbel" w:cs="Corbel"/>
          <w:b/>
          <w:smallCaps/>
          <w:sz w:val="24"/>
          <w:szCs w:val="24"/>
        </w:rPr>
        <w:t>3. cele, efekty uczenia się , treści Programowe i stosowane metody Dydaktyczne</w:t>
      </w:r>
    </w:p>
    <w:p xmlns:wp14="http://schemas.microsoft.com/office/word/2010/wordml" w:rsidR="00D81FE3" w:rsidRDefault="00D81FE3" w14:paraId="4101652C" wp14:textId="77777777">
      <w:pPr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xmlns:wp14="http://schemas.microsoft.com/office/word/2010/wordml" w:rsidR="00D81FE3" w:rsidRDefault="00D81FE3" w14:paraId="04643D83" wp14:textId="77777777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</w:pPr>
      <w:r>
        <w:rPr>
          <w:rFonts w:ascii="Corbel" w:hAnsi="Corbel" w:eastAsia="Times New Roman" w:cs="Corbel"/>
          <w:b/>
          <w:sz w:val="24"/>
          <w:szCs w:val="24"/>
          <w:lang w:eastAsia="pl-PL"/>
        </w:rPr>
        <w:t>3.1 Cele przedmiotu</w:t>
      </w:r>
    </w:p>
    <w:p xmlns:wp14="http://schemas.microsoft.com/office/word/2010/wordml" w:rsidR="00D81FE3" w:rsidRDefault="00D81FE3" w14:paraId="4B99056E" wp14:textId="77777777">
      <w:pPr>
        <w:tabs>
          <w:tab w:val="left" w:pos="-5814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Corbel"/>
          <w:b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829"/>
      </w:tblGrid>
      <w:tr xmlns:wp14="http://schemas.microsoft.com/office/word/2010/wordml" w:rsidR="00D81FE3" w14:paraId="189FD749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5372B5A4" wp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5C19CC34" wp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zapoznanie studentów z podstawowym aparatem pojęciowym i orientacjami teoretycznymi w zakresie psychologii społecznej</w:t>
            </w:r>
          </w:p>
        </w:tc>
      </w:tr>
      <w:tr xmlns:wp14="http://schemas.microsoft.com/office/word/2010/wordml" w:rsidR="00D81FE3" w14:paraId="6756B53F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550CF7E8" wp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4D2078A6" wp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zapoznanie studentów z podstawowymi zagadnieniami z obszaru socjologii i psychologii dotyczącymi zwłaszcza socjalizacji, postaw, percepcji interpersonalnej, psychologicznych i kulturowych uwarunkowań procesu komunikacji, dynamiki grupy, jej struktury, celów i norm grupowych</w:t>
            </w:r>
          </w:p>
        </w:tc>
      </w:tr>
      <w:tr xmlns:wp14="http://schemas.microsoft.com/office/word/2010/wordml" w:rsidR="00D81FE3" w14:paraId="14B3660F" wp14:textId="77777777"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53C0B3C4" wp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6B5DB178" wp14:textId="77777777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</w:pPr>
            <w:r>
              <w:rPr>
                <w:rFonts w:ascii="Corbel" w:hAnsi="Corbel" w:eastAsia="Times New Roman" w:cs="Corbel"/>
                <w:sz w:val="24"/>
                <w:szCs w:val="24"/>
                <w:lang w:eastAsia="pl-PL"/>
              </w:rPr>
              <w:t>zapoznanie studentów z zasadami i metodami intencjonalnego wpływania na świadomość i zachowania ludzi (autoprezentacja, kierowanie wrażeniem, perswazja, kontrola społeczna)</w:t>
            </w:r>
          </w:p>
        </w:tc>
      </w:tr>
    </w:tbl>
    <w:p xmlns:wp14="http://schemas.microsoft.com/office/word/2010/wordml" w:rsidR="00D81FE3" w:rsidRDefault="00D81FE3" w14:paraId="1299C43A" wp14:textId="77777777">
      <w:pPr>
        <w:spacing w:after="0" w:line="240" w:lineRule="auto"/>
        <w:rPr>
          <w:rFonts w:ascii="Corbel" w:hAnsi="Corbel" w:cs="Corbel"/>
          <w:color w:val="000000"/>
          <w:sz w:val="24"/>
          <w:szCs w:val="24"/>
        </w:rPr>
      </w:pPr>
    </w:p>
    <w:p xmlns:wp14="http://schemas.microsoft.com/office/word/2010/wordml" w:rsidR="00D81FE3" w:rsidRDefault="00D81FE3" w14:paraId="47F42425" wp14:textId="77777777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xmlns:wp14="http://schemas.microsoft.com/office/word/2010/wordml" w:rsidR="00D81FE3" w:rsidRDefault="00D81FE3" w14:paraId="4DDBEF00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883"/>
      </w:tblGrid>
      <w:tr xmlns:wp14="http://schemas.microsoft.com/office/word/2010/wordml" w:rsidR="00D81FE3" w14:paraId="61F38664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41C145ED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EK</w:t>
            </w:r>
            <w:r>
              <w:rPr>
                <w:rFonts w:ascii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1DEC5602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1F352D2E" wp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sz w:val="24"/>
                <w:szCs w:val="24"/>
              </w:rPr>
              <w:footnoteReference w:id="1"/>
            </w:r>
          </w:p>
        </w:tc>
      </w:tr>
      <w:tr xmlns:wp14="http://schemas.microsoft.com/office/word/2010/wordml" w:rsidR="00D81FE3" w14:paraId="06D00562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4FCA5964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</w:t>
            </w:r>
            <w:r>
              <w:rPr>
                <w:rFonts w:ascii="Corbel" w:hAnsi="Corbel" w:cs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63532109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zna i rozumie w zaawansowanym stopniu: problemy socjologii jako nauki o społeczeństwie oraz jej miejsce w systemie nauk i relacje do innych dyscyplin; różne rodzaje struktur i instytucji społecznych, a w szczególności ich konstytutywne elementy; rodzaje więzi społecznych oraz rządzące nimi prawidłowości.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5604DD7B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KW_01</w:t>
            </w:r>
          </w:p>
          <w:p w:rsidR="00D81FE3" w:rsidRDefault="00D81FE3" w14:paraId="269F5E8A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KW_03</w:t>
            </w:r>
          </w:p>
          <w:p w:rsidR="00D81FE3" w:rsidRDefault="00D81FE3" w14:paraId="133F9838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KW_05</w:t>
            </w:r>
          </w:p>
        </w:tc>
      </w:tr>
      <w:tr xmlns:wp14="http://schemas.microsoft.com/office/word/2010/wordml" w:rsidR="00D81FE3" w14:paraId="6E261553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56A76B19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413005EE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właściwie interpretuje zjawiska społeczne w zakresie socjologii i psychologii społecznej; samodzielnie interpretuje teorie socjologiczne i pozyskuje dane do analizowania konkretnych procesów i zjawisk społecznych;</w:t>
            </w:r>
            <w:r>
              <w:t xml:space="preserve"> </w:t>
            </w:r>
            <w:r>
              <w:rPr>
                <w:rFonts w:ascii="Corbel" w:hAnsi="Corbel" w:cs="Corbel"/>
                <w:sz w:val="24"/>
                <w:szCs w:val="24"/>
              </w:rPr>
              <w:t>samodzielnie uzupełnia i doskonali nabytą wiedzę i umiejętności.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375673F4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KU_01</w:t>
            </w:r>
          </w:p>
          <w:p w:rsidR="00D81FE3" w:rsidRDefault="00D81FE3" w14:paraId="504907E4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KU_02</w:t>
            </w:r>
          </w:p>
          <w:p w:rsidR="00D81FE3" w:rsidRDefault="00D81FE3" w14:paraId="643DC5A5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KU_14</w:t>
            </w:r>
          </w:p>
          <w:p w:rsidR="00D81FE3" w:rsidRDefault="00D81FE3" w14:paraId="3461D779" wp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  <w:p w:rsidR="00D81FE3" w:rsidRDefault="00D81FE3" w14:paraId="3CF2D8B6" wp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xmlns:wp14="http://schemas.microsoft.com/office/word/2010/wordml" w:rsidR="00D81FE3" w14:paraId="4BB5A752" wp14:textId="77777777"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41960800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11B5117C" wp14:textId="77777777">
            <w:pPr>
              <w:spacing w:after="0" w:line="240" w:lineRule="auto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Student rozumie znaczenie wiedzy z psychologii społecznej dla diagnozy zjawisk i procesów społecznych oraz posiada kompetencje i gotowość do krytycznej oceny przyswojonych informacji.</w:t>
            </w:r>
          </w:p>
        </w:tc>
        <w:tc>
          <w:tcPr>
            <w:tcW w:w="1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4354E6F1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KK_04</w:t>
            </w:r>
          </w:p>
          <w:p w:rsidR="00D81FE3" w:rsidRDefault="00D81FE3" w14:paraId="0FB78278" wp14:textId="77777777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xmlns:wp14="http://schemas.microsoft.com/office/word/2010/wordml" w:rsidR="00D81FE3" w:rsidRDefault="00D81FE3" w14:paraId="1FC39945" wp14:textId="77777777">
      <w:pPr>
        <w:spacing w:after="0" w:line="240" w:lineRule="auto"/>
        <w:rPr>
          <w:rFonts w:ascii="Corbel" w:hAnsi="Corbel" w:cs="Corbel"/>
          <w:smallCaps/>
          <w:sz w:val="24"/>
          <w:szCs w:val="24"/>
        </w:rPr>
      </w:pPr>
    </w:p>
    <w:p xmlns:wp14="http://schemas.microsoft.com/office/word/2010/wordml" w:rsidR="00D81FE3" w:rsidRDefault="00D81FE3" w14:paraId="44E1D115" wp14:textId="77777777">
      <w:pPr>
        <w:spacing w:line="240" w:lineRule="auto"/>
        <w:ind w:left="426"/>
        <w:contextualSpacing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xmlns:wp14="http://schemas.microsoft.com/office/word/2010/wordml" w:rsidR="00D81FE3" w:rsidRDefault="00D81FE3" w14:paraId="7D0EF860" wp14:textId="77777777">
      <w:pPr>
        <w:numPr>
          <w:ilvl w:val="0"/>
          <w:numId w:val="1"/>
        </w:numPr>
        <w:spacing w:after="120" w:line="240" w:lineRule="auto"/>
        <w:contextualSpacing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D81FE3" w14:paraId="587EA2A8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35113026" wp14:textId="77777777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D81FE3" w14:paraId="4FE733D9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3E8957C2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Podstawowe motywy zachowania społecznego</w:t>
            </w:r>
          </w:p>
        </w:tc>
      </w:tr>
      <w:tr xmlns:wp14="http://schemas.microsoft.com/office/word/2010/wordml" w:rsidR="00D81FE3" w14:paraId="2EABB2EC" wp14:textId="77777777"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4B2434B5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System motywacyjny, prezentacji poznawczych, afektywny</w:t>
            </w:r>
          </w:p>
        </w:tc>
      </w:tr>
      <w:tr xmlns:wp14="http://schemas.microsoft.com/office/word/2010/wordml" w:rsidR="00D81FE3" w14:paraId="0BDF428E" wp14:textId="77777777">
        <w:trPr>
          <w:trHeight w:val="300"/>
        </w:trPr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2023B151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Poznanie społeczne – metody i cele</w:t>
            </w:r>
          </w:p>
        </w:tc>
      </w:tr>
      <w:tr xmlns:wp14="http://schemas.microsoft.com/office/word/2010/wordml" w:rsidR="00D81FE3" w14:paraId="07EA2E5E" wp14:textId="77777777">
        <w:trPr>
          <w:trHeight w:val="308"/>
        </w:trPr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4E1CD839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Autoprezentacja, perswazja, wpływ społeczny</w:t>
            </w:r>
          </w:p>
        </w:tc>
      </w:tr>
      <w:tr xmlns:wp14="http://schemas.microsoft.com/office/word/2010/wordml" w:rsidR="00D81FE3" w14:paraId="4B10C22A" wp14:textId="77777777">
        <w:trPr>
          <w:trHeight w:val="315"/>
        </w:trPr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329C2994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Afiliacja i przyjaźń</w:t>
            </w:r>
          </w:p>
        </w:tc>
      </w:tr>
      <w:tr xmlns:wp14="http://schemas.microsoft.com/office/word/2010/wordml" w:rsidR="00D81FE3" w14:paraId="644DCD72" wp14:textId="77777777">
        <w:trPr>
          <w:trHeight w:val="325"/>
        </w:trPr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504326F7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Agresja, uprzedzenia i stereotypy</w:t>
            </w:r>
          </w:p>
        </w:tc>
      </w:tr>
      <w:tr xmlns:wp14="http://schemas.microsoft.com/office/word/2010/wordml" w:rsidR="00D81FE3" w14:paraId="164CE567" wp14:textId="77777777">
        <w:trPr>
          <w:trHeight w:val="248"/>
        </w:trPr>
        <w:tc>
          <w:tcPr>
            <w:tcW w:w="9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1FD561F2" wp14:textId="77777777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Zachowania prospołeczne – typy i cele</w:t>
            </w:r>
          </w:p>
        </w:tc>
      </w:tr>
    </w:tbl>
    <w:p xmlns:wp14="http://schemas.microsoft.com/office/word/2010/wordml" w:rsidR="00D81FE3" w:rsidRDefault="00D81FE3" w14:paraId="0562CB0E" wp14:textId="77777777">
      <w:pPr>
        <w:spacing w:after="120" w:line="240" w:lineRule="auto"/>
        <w:contextualSpacing/>
        <w:jc w:val="both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34CE0A41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25513626" wp14:textId="77777777">
      <w:pPr>
        <w:numPr>
          <w:ilvl w:val="0"/>
          <w:numId w:val="1"/>
        </w:numPr>
        <w:spacing w:after="160" w:line="240" w:lineRule="auto"/>
        <w:contextualSpacing/>
        <w:jc w:val="both"/>
        <w:rPr>
          <w:del w:author="Anna Pikus" w:date="2024-07-29T09:39:40.72Z" w16du:dateUtc="2024-07-29T09:39:40.72Z" w:id="789461945"/>
        </w:rPr>
      </w:pPr>
      <w:del w:author="Anna Pikus" w:date="2024-07-29T09:39:40.723Z" w:id="776124906">
        <w:r w:rsidDel="00D81FE3">
          <w:delText xml:space="preserve">Problematyka ćwiczeń audytoryjnych, konwersatoryjnych, laboratoryjnych, zajęć praktycznych </w:delText>
        </w:r>
      </w:del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9"/>
      </w:tblGrid>
      <w:tr xmlns:wp14="http://schemas.microsoft.com/office/word/2010/wordml" w:rsidR="00D81FE3" w:rsidTr="0E9E139B" w14:paraId="55225495" wp14:textId="77777777">
        <w:trPr>
          <w:trHeight w:val="300"/>
          <w:del w:author="Anna Pikus" w:date="2024-07-29T09:39:40.714Z" w16du:dateUtc="2024-07-29T09:39:40.714Z" w:id="963959549"/>
        </w:trPr>
        <w:tc>
          <w:tcPr>
            <w:tcW w:w="96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5D69D229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="00D81FE3" w:rsidTr="0E9E139B" w14:paraId="115D4DED" wp14:textId="77777777">
        <w:trPr>
          <w:trHeight w:val="300"/>
          <w:del w:author="Anna Pikus" w:date="2024-07-29T09:39:40.716Z" w16du:dateUtc="2024-07-29T09:39:40.716Z" w:id="1285970633"/>
        </w:trPr>
        <w:tc>
          <w:tcPr>
            <w:tcW w:w="96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70B74808" wp14:textId="77777777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Główne perspektywy teoretyczne, metodologia badawcza w psychologii społecznej</w:t>
            </w:r>
          </w:p>
          <w:p w:rsidR="00D81FE3" w:rsidRDefault="00D81FE3" w14:paraId="0CE92FEC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Psychologia społeczna a inne nauki</w:t>
            </w:r>
          </w:p>
        </w:tc>
      </w:tr>
      <w:tr xmlns:wp14="http://schemas.microsoft.com/office/word/2010/wordml" w:rsidR="00D81FE3" w:rsidTr="0E9E139B" w14:paraId="51CB7717" wp14:textId="77777777">
        <w:trPr>
          <w:trHeight w:val="488"/>
          <w:del w:author="Anna Pikus" w:date="2024-07-29T09:39:40.716Z" w16du:dateUtc="2024-07-29T09:39:40.716Z" w:id="299264638"/>
        </w:trPr>
        <w:tc>
          <w:tcPr>
            <w:tcW w:w="96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6DD5AFFF" wp14:textId="77777777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Cele indywidualne i kolektywne</w:t>
            </w:r>
          </w:p>
          <w:p w:rsidR="00D81FE3" w:rsidRDefault="00D81FE3" w14:paraId="73EFABDF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Aktywizowanie motywów i celów</w:t>
            </w:r>
          </w:p>
        </w:tc>
      </w:tr>
      <w:tr xmlns:wp14="http://schemas.microsoft.com/office/word/2010/wordml" w:rsidR="00D81FE3" w:rsidTr="0E9E139B" w14:paraId="3E8515C4" wp14:textId="77777777">
        <w:trPr>
          <w:trHeight w:val="338"/>
          <w:del w:author="Anna Pikus" w:date="2024-07-29T09:39:40.717Z" w16du:dateUtc="2024-07-29T09:39:40.717Z" w:id="1147610803"/>
        </w:trPr>
        <w:tc>
          <w:tcPr>
            <w:tcW w:w="96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4E5A437A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 xml:space="preserve">Podstawowe cele autoprezentacji, strategie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ingracjacji</w:t>
            </w:r>
            <w:proofErr w:type="spellEnd"/>
          </w:p>
          <w:p w:rsidR="00D81FE3" w:rsidRDefault="00D81FE3" w14:paraId="50A0EBF8" wp14:textId="77777777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 xml:space="preserve">Paradoks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samoutrudniania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, strategie kreowania wysokiego statusu i władzy</w:t>
            </w:r>
          </w:p>
        </w:tc>
      </w:tr>
      <w:tr xmlns:wp14="http://schemas.microsoft.com/office/word/2010/wordml" w:rsidR="00D81FE3" w:rsidTr="0E9E139B" w14:paraId="00E150EC" wp14:textId="77777777">
        <w:trPr>
          <w:trHeight w:val="213"/>
          <w:del w:author="Anna Pikus" w:date="2024-07-29T09:39:40.718Z" w16du:dateUtc="2024-07-29T09:39:40.718Z" w:id="1636529491"/>
        </w:trPr>
        <w:tc>
          <w:tcPr>
            <w:tcW w:w="96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3681DE8C" wp14:textId="77777777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Czynniki skutecznej zmiany postaw i przekonań</w:t>
            </w:r>
          </w:p>
          <w:p w:rsidR="00D81FE3" w:rsidRDefault="00D81FE3" w14:paraId="1B8BDF9C" wp14:textId="77777777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Uwarunkowania zwiększenia/zmniejszenia podatności na perswazję</w:t>
            </w:r>
          </w:p>
          <w:p w:rsidR="00D81FE3" w:rsidRDefault="00D81FE3" w14:paraId="678D6148" wp14:textId="77777777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Teoria równowagi, teoria dysonansu poznawczego</w:t>
            </w:r>
          </w:p>
          <w:p w:rsidR="00D81FE3" w:rsidRDefault="00D81FE3" w14:paraId="1EE92120" wp14:textId="77777777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Napięcie a preferencja zgodności</w:t>
            </w:r>
          </w:p>
        </w:tc>
      </w:tr>
      <w:tr xmlns:wp14="http://schemas.microsoft.com/office/word/2010/wordml" w:rsidR="00D81FE3" w:rsidTr="0E9E139B" w14:paraId="343CF1A2" wp14:textId="77777777">
        <w:trPr>
          <w:trHeight w:val="236"/>
          <w:del w:author="Anna Pikus" w:date="2024-07-29T09:39:40.718Z" w16du:dateUtc="2024-07-29T09:39:40.718Z" w:id="554124384"/>
        </w:trPr>
        <w:tc>
          <w:tcPr>
            <w:tcW w:w="96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764D27BE" wp14:textId="77777777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Kategorie wpływu społecznego: konformizm, uległość, posłuszeństwo</w:t>
            </w:r>
          </w:p>
        </w:tc>
      </w:tr>
      <w:tr xmlns:wp14="http://schemas.microsoft.com/office/word/2010/wordml" w:rsidR="00D81FE3" w:rsidTr="0E9E139B" w14:paraId="52EDF745" wp14:textId="77777777">
        <w:trPr>
          <w:trHeight w:val="150"/>
          <w:del w:author="Anna Pikus" w:date="2024-07-29T09:39:40.719Z" w16du:dateUtc="2024-07-29T09:39:40.719Z" w:id="1049827096"/>
        </w:trPr>
        <w:tc>
          <w:tcPr>
            <w:tcW w:w="96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26AEC0C1" wp14:textId="77777777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Cele zachowań afiliacyjnych </w:t>
            </w:r>
          </w:p>
        </w:tc>
      </w:tr>
      <w:tr xmlns:wp14="http://schemas.microsoft.com/office/word/2010/wordml" w:rsidR="00D81FE3" w:rsidTr="0E9E139B" w14:paraId="534D93CB" wp14:textId="77777777">
        <w:trPr>
          <w:trHeight w:val="263"/>
          <w:del w:author="Anna Pikus" w:date="2024-07-29T09:39:40.719Z" w16du:dateUtc="2024-07-29T09:39:40.719Z" w:id="379825284"/>
        </w:trPr>
        <w:tc>
          <w:tcPr>
            <w:tcW w:w="96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D81FE3" w:rsidRDefault="00D81FE3" w14:paraId="71D1F454" wp14:textId="77777777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Odpowiedzialność społeczna – norma pomagania</w:t>
            </w:r>
          </w:p>
          <w:p w:rsidR="00D81FE3" w:rsidRDefault="00D81FE3" w14:paraId="3008B98B" wp14:textId="77777777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Modele pomagania</w:t>
            </w:r>
          </w:p>
          <w:p w:rsidR="00D81FE3" w:rsidRDefault="00D81FE3" w14:paraId="387CAC4E" wp14:textId="77777777">
            <w:pPr>
              <w:spacing w:after="0" w:line="240" w:lineRule="auto"/>
              <w:contextualSpacing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Zarządzanie pobudzeniem w sytuacjach krytycznych i niekrytycznych</w:t>
            </w:r>
          </w:p>
          <w:p w:rsidR="00D81FE3" w:rsidRDefault="00D81FE3" w14:paraId="2B3A64ED" wp14:textId="77777777">
            <w:pPr>
              <w:pStyle w:val="Akapitzlist"/>
              <w:spacing w:after="0" w:line="240" w:lineRule="auto"/>
              <w:ind w:left="-250" w:firstLine="25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Model ulgi</w:t>
            </w:r>
          </w:p>
        </w:tc>
      </w:tr>
    </w:tbl>
    <w:p xmlns:wp14="http://schemas.microsoft.com/office/word/2010/wordml" w:rsidR="00D81FE3" w:rsidRDefault="00D81FE3" w14:paraId="62EBF3C5" wp14:textId="77777777">
      <w:pPr>
        <w:spacing w:after="0" w:line="240" w:lineRule="auto"/>
        <w:rPr>
          <w:rFonts w:ascii="Corbel" w:hAnsi="Corbel" w:cs="Corbel"/>
          <w:smallCaps/>
          <w:sz w:val="24"/>
          <w:szCs w:val="24"/>
        </w:rPr>
      </w:pPr>
    </w:p>
    <w:p xmlns:wp14="http://schemas.microsoft.com/office/word/2010/wordml" w:rsidR="00D81FE3" w:rsidRDefault="00D81FE3" w14:paraId="61F0D56C" wp14:textId="77777777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3.4 Metody dydaktyczne</w:t>
      </w:r>
      <w:r>
        <w:rPr>
          <w:rFonts w:ascii="Corbel" w:hAnsi="Corbel" w:cs="Corbel"/>
          <w:sz w:val="24"/>
          <w:szCs w:val="24"/>
        </w:rPr>
        <w:t xml:space="preserve"> </w:t>
      </w:r>
    </w:p>
    <w:p xmlns:wp14="http://schemas.microsoft.com/office/word/2010/wordml" w:rsidR="00D81FE3" w:rsidRDefault="00D81FE3" w14:paraId="6D98A12B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04F0D6B4" wp14:textId="77777777">
      <w:pPr>
        <w:spacing w:after="0" w:line="240" w:lineRule="auto"/>
      </w:pPr>
      <w:r>
        <w:rPr>
          <w:rFonts w:ascii="Times New Roman" w:hAnsi="Times New Roman" w:cs="Times New Roman"/>
          <w:smallCaps/>
        </w:rPr>
        <w:t xml:space="preserve">WYKŁAD – </w:t>
      </w:r>
      <w:r>
        <w:rPr>
          <w:rFonts w:ascii="Corbel" w:hAnsi="Corbel" w:cs="Corbel"/>
          <w:sz w:val="24"/>
          <w:szCs w:val="24"/>
        </w:rPr>
        <w:t>wykład</w:t>
      </w:r>
    </w:p>
    <w:p xmlns:wp14="http://schemas.microsoft.com/office/word/2010/wordml" w:rsidR="00D81FE3" w:rsidRDefault="00D81FE3" w14:paraId="2946DB82" wp14:textId="77777777">
      <w:pPr>
        <w:tabs>
          <w:tab w:val="left" w:pos="284"/>
        </w:tabs>
        <w:spacing w:after="0" w:line="240" w:lineRule="auto"/>
        <w:rPr>
          <w:rFonts w:ascii="Corbel" w:hAnsi="Corbel" w:cs="Corbel"/>
          <w:b/>
          <w:smallCaps/>
          <w:sz w:val="24"/>
          <w:szCs w:val="24"/>
        </w:rPr>
      </w:pPr>
    </w:p>
    <w:p xmlns:wp14="http://schemas.microsoft.com/office/word/2010/wordml" w:rsidR="00D81FE3" w:rsidRDefault="00D81FE3" w14:paraId="1078A5AC" wp14:textId="77777777">
      <w:pPr>
        <w:tabs>
          <w:tab w:val="left" w:pos="284"/>
        </w:tabs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 xml:space="preserve">4. METODY I KRYTERIA OCENY </w:t>
      </w:r>
    </w:p>
    <w:p xmlns:wp14="http://schemas.microsoft.com/office/word/2010/wordml" w:rsidR="00D81FE3" w:rsidRDefault="00D81FE3" w14:paraId="5997CC1D" wp14:textId="77777777">
      <w:pPr>
        <w:tabs>
          <w:tab w:val="left" w:pos="284"/>
        </w:tabs>
        <w:spacing w:after="0" w:line="240" w:lineRule="auto"/>
        <w:rPr>
          <w:rFonts w:ascii="Corbel" w:hAnsi="Corbel" w:cs="Corbel"/>
          <w:b/>
          <w:sz w:val="24"/>
          <w:szCs w:val="24"/>
        </w:rPr>
      </w:pPr>
    </w:p>
    <w:p xmlns:wp14="http://schemas.microsoft.com/office/word/2010/wordml" w:rsidR="00D81FE3" w:rsidRDefault="00D81FE3" w14:paraId="53742ADA" wp14:textId="77777777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>4.1 Sposoby weryfikacji efektów uczenia się</w:t>
      </w:r>
    </w:p>
    <w:p xmlns:wp14="http://schemas.microsoft.com/office/word/2010/wordml" w:rsidR="00D81FE3" w:rsidRDefault="00D81FE3" w14:paraId="110FFD37" wp14:textId="77777777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6095"/>
        <w:gridCol w:w="1994"/>
      </w:tblGrid>
      <w:tr xmlns:wp14="http://schemas.microsoft.com/office/word/2010/wordml" w:rsidR="00D81FE3" w14:paraId="3CD72C34" wp14:textId="77777777"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59C1A4F7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47962157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="00D81FE3" w:rsidRDefault="00D81FE3" w14:paraId="12080E0F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4DA5CD06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  <w:p w:rsidR="00D81FE3" w:rsidRDefault="00D81FE3" w14:paraId="52574297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, …)</w:t>
            </w:r>
          </w:p>
        </w:tc>
      </w:tr>
      <w:tr xmlns:wp14="http://schemas.microsoft.com/office/word/2010/wordml" w:rsidR="00D81FE3" w14:paraId="4C3B56C9" wp14:textId="77777777"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17368564" wp14:textId="77777777">
            <w:pPr>
              <w:spacing w:after="0" w:line="240" w:lineRule="auto"/>
            </w:pPr>
            <w:proofErr w:type="spellStart"/>
            <w:r>
              <w:rPr>
                <w:rFonts w:ascii="Corbel" w:hAnsi="Corbel" w:cs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 w:cs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66693838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49CCF9E1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  <w:tr xmlns:wp14="http://schemas.microsoft.com/office/word/2010/wordml" w:rsidR="00D81FE3" w14:paraId="1003BC51" wp14:textId="77777777">
        <w:trPr>
          <w:trHeight w:val="285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727CF0E4" wp14:textId="77777777">
            <w:pPr>
              <w:spacing w:after="0" w:line="240" w:lineRule="auto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72AC7977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5B533B60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  <w:tr xmlns:wp14="http://schemas.microsoft.com/office/word/2010/wordml" w:rsidR="00D81FE3" w14:paraId="46933478" wp14:textId="77777777">
        <w:trPr>
          <w:trHeight w:val="268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17267E2A" wp14:textId="77777777">
            <w:pPr>
              <w:spacing w:after="0" w:line="240" w:lineRule="auto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6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71156BCD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Egzamin pisemny lub ustny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63D5CC3A" wp14:textId="77777777">
            <w:pPr>
              <w:spacing w:after="0" w:line="240" w:lineRule="auto"/>
              <w:jc w:val="center"/>
            </w:pPr>
            <w:r>
              <w:rPr>
                <w:rFonts w:ascii="Corbel" w:hAnsi="Corbel" w:cs="Corbel"/>
                <w:smallCaps/>
                <w:sz w:val="24"/>
                <w:szCs w:val="24"/>
              </w:rPr>
              <w:t>wykład</w:t>
            </w:r>
          </w:p>
        </w:tc>
      </w:tr>
    </w:tbl>
    <w:p xmlns:wp14="http://schemas.microsoft.com/office/word/2010/wordml" w:rsidR="00D81FE3" w:rsidRDefault="00D81FE3" w14:paraId="6B699379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0AFAEE5A" wp14:textId="77777777">
      <w:pPr>
        <w:spacing w:after="0" w:line="240" w:lineRule="auto"/>
        <w:ind w:left="426"/>
      </w:pPr>
      <w:r>
        <w:rPr>
          <w:rFonts w:ascii="Corbel" w:hAnsi="Corbel" w:cs="Corbel"/>
          <w:b/>
          <w:sz w:val="24"/>
          <w:szCs w:val="24"/>
        </w:rPr>
        <w:t xml:space="preserve">4.2 Warunki zaliczenia przedmiotu (kryteria oceniania) </w:t>
      </w:r>
    </w:p>
    <w:p xmlns:wp14="http://schemas.microsoft.com/office/word/2010/wordml" w:rsidR="00D81FE3" w:rsidRDefault="00D81FE3" w14:paraId="3FE9F23F" wp14:textId="77777777">
      <w:pPr>
        <w:spacing w:after="0" w:line="240" w:lineRule="auto"/>
        <w:ind w:left="426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D81FE3" w14:paraId="7A4FF73E" wp14:textId="77777777">
        <w:tc>
          <w:tcPr>
            <w:tcW w:w="9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696382E6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- uzyskanie min. 50 proc. maksymalnej liczby punktów (w przypadku egzaminu pisemnego) </w:t>
            </w:r>
          </w:p>
          <w:p w:rsidR="00D81FE3" w:rsidRDefault="00D81FE3" w14:paraId="2C254DA6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- poprawna odpowiedź na min. 50 proc. pytań (w przypadku egzaminu ustnego)</w:t>
            </w:r>
          </w:p>
        </w:tc>
      </w:tr>
    </w:tbl>
    <w:p xmlns:wp14="http://schemas.microsoft.com/office/word/2010/wordml" w:rsidR="00D81FE3" w:rsidRDefault="00D81FE3" w14:paraId="1F72F646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C43FA5" wp14:textId="77777777" w14:paraId="621E2223">
      <w:pPr>
        <w:spacing w:after="0" w:line="240" w:lineRule="auto"/>
        <w:ind w:left="284" w:hanging="284"/>
        <w:jc w:val="both"/>
      </w:pPr>
      <w:r>
        <w:rPr>
          <w:rFonts w:ascii="Corbel" w:hAnsi="Corbel" w:cs="Corbel"/>
          <w:b/>
          <w:sz w:val="24"/>
          <w:szCs w:val="24"/>
        </w:rPr>
        <w:br w:type="column"/>
      </w:r>
    </w:p>
    <w:p xmlns:wp14="http://schemas.microsoft.com/office/word/2010/wordml" w:rsidR="00D81FE3" w:rsidP="0E9E139B" w:rsidRDefault="00C43FA5" w14:paraId="12473013" wp14:textId="0C9F9707">
      <w:pPr>
        <w:spacing w:after="0" w:line="240" w:lineRule="auto"/>
        <w:ind/>
      </w:pPr>
      <w:r>
        <w:br w:type="page"/>
      </w:r>
    </w:p>
    <w:p xmlns:wp14="http://schemas.microsoft.com/office/word/2010/wordml" w:rsidR="00D81FE3" w:rsidP="0E9E139B" w:rsidRDefault="00C43FA5" w14:paraId="32066DA3" wp14:textId="77777777">
      <w:pPr>
        <w:pStyle w:val="Normalny"/>
        <w:spacing w:after="0" w:line="240" w:lineRule="auto"/>
        <w:ind w:left="284" w:hanging="284"/>
        <w:jc w:val="both"/>
      </w:pPr>
      <w:r w:rsidRPr="0E9E139B" w:rsidR="00D81FE3">
        <w:rPr>
          <w:rFonts w:ascii="Corbel" w:hAnsi="Corbel" w:cs="Corbel"/>
          <w:b w:val="1"/>
          <w:bCs w:val="1"/>
          <w:sz w:val="24"/>
          <w:szCs w:val="24"/>
        </w:rPr>
        <w:t xml:space="preserve">5. CAŁKOWITY NAKŁAD PRACY STUDENTA POTRZEBNY DO OSIĄGNIĘCIA ZAŁOŻONYCH EFEKTÓW W GODZINACH ORAZ PUNKTACH ECTS </w:t>
      </w:r>
    </w:p>
    <w:p xmlns:wp14="http://schemas.microsoft.com/office/word/2010/wordml" w:rsidR="00D81FE3" w:rsidRDefault="00D81FE3" w14:paraId="08CE6F91" wp14:textId="77777777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87"/>
      </w:tblGrid>
      <w:tr xmlns:wp14="http://schemas.microsoft.com/office/word/2010/wordml" w:rsidR="00D81FE3" w14:paraId="63D9DE79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4C452BB7" wp14:textId="77777777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D81FE3" w:rsidRDefault="00D81FE3" w14:paraId="4BAACCBA" wp14:textId="77777777">
            <w:pPr>
              <w:spacing w:after="0" w:line="240" w:lineRule="auto"/>
              <w:contextualSpacing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="00D81FE3" w14:paraId="4C921250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57842AD3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Godziny z harmonogramu studiów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60DA3216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="00D81FE3" w14:paraId="370080A6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2750A6CD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D81FE3" w:rsidRDefault="00D81FE3" w14:paraId="49ABEFC1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78941E47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="00D81FE3" w14:paraId="3F49C33A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2DF1B5BC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704A35C2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xmlns:wp14="http://schemas.microsoft.com/office/word/2010/wordml" w:rsidR="00D81FE3" w14:paraId="2B55E3E1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3D4B2727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58A771A2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="00D81FE3" w14:paraId="42922784" wp14:textId="77777777"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5FD1C35E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0B778152" wp14:textId="77777777">
            <w:pPr>
              <w:spacing w:after="0" w:line="240" w:lineRule="auto"/>
              <w:contextualSpacing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="00D81FE3" w:rsidRDefault="00D81FE3" w14:paraId="6BBE219B" wp14:textId="77777777">
      <w:pPr>
        <w:spacing w:after="0" w:line="240" w:lineRule="auto"/>
        <w:ind w:left="426"/>
      </w:pPr>
      <w:r>
        <w:rPr>
          <w:rFonts w:ascii="Corbel" w:hAnsi="Corbel" w:cs="Corbel"/>
          <w:i/>
          <w:sz w:val="24"/>
          <w:szCs w:val="24"/>
        </w:rPr>
        <w:t>* Należy uwzględnić, że 1 pkt ECTS odpowiada 25-30 godzin całkowitego nakładu pracy studenta.</w:t>
      </w:r>
    </w:p>
    <w:p xmlns:wp14="http://schemas.microsoft.com/office/word/2010/wordml" w:rsidR="00D81FE3" w:rsidRDefault="00D81FE3" w14:paraId="61CDCEAD" wp14:textId="77777777">
      <w:pPr>
        <w:spacing w:after="0" w:line="240" w:lineRule="auto"/>
        <w:rPr>
          <w:rFonts w:ascii="Corbel" w:hAnsi="Corbel" w:cs="Corbel"/>
          <w:i/>
          <w:sz w:val="24"/>
          <w:szCs w:val="24"/>
        </w:rPr>
      </w:pPr>
    </w:p>
    <w:p xmlns:wp14="http://schemas.microsoft.com/office/word/2010/wordml" w:rsidR="00D81FE3" w:rsidRDefault="00D81FE3" w14:paraId="40334C7B" wp14:textId="77777777">
      <w:pPr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>6. PRAKTYKI ZAWODOWE W RAMACH PRZEDMIOTU</w:t>
      </w:r>
    </w:p>
    <w:p xmlns:wp14="http://schemas.microsoft.com/office/word/2010/wordml" w:rsidR="00D81FE3" w:rsidRDefault="00D81FE3" w14:paraId="6BB9E253" wp14:textId="77777777">
      <w:pPr>
        <w:spacing w:after="0" w:line="240" w:lineRule="auto"/>
        <w:ind w:left="360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219" w:type="dxa"/>
        <w:tblLayout w:type="fixed"/>
        <w:tblLook w:val="0000" w:firstRow="0" w:lastRow="0" w:firstColumn="0" w:lastColumn="0" w:noHBand="0" w:noVBand="0"/>
      </w:tblPr>
      <w:tblGrid>
        <w:gridCol w:w="3990"/>
        <w:gridCol w:w="3984"/>
      </w:tblGrid>
      <w:tr xmlns:wp14="http://schemas.microsoft.com/office/word/2010/wordml" w:rsidR="00D81FE3" w14:paraId="0E8E8FC4" wp14:textId="77777777">
        <w:trPr>
          <w:trHeight w:val="397"/>
        </w:trPr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146D6691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5AA2FE90" wp14:textId="77777777">
            <w:pPr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Nie dotyczy</w:t>
            </w:r>
          </w:p>
        </w:tc>
      </w:tr>
      <w:tr xmlns:wp14="http://schemas.microsoft.com/office/word/2010/wordml" w:rsidR="00D81FE3" w14:paraId="605F859D" wp14:textId="77777777">
        <w:trPr>
          <w:trHeight w:val="397"/>
        </w:trPr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05EFD703" wp14:textId="77777777">
            <w:pPr>
              <w:spacing w:after="0" w:line="240" w:lineRule="auto"/>
            </w:pPr>
            <w:r>
              <w:rPr>
                <w:rFonts w:ascii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37524492" wp14:textId="77777777">
            <w:pPr>
              <w:snapToGrid w:val="0"/>
              <w:spacing w:after="0" w:line="240" w:lineRule="auto"/>
            </w:pPr>
            <w:r>
              <w:rPr>
                <w:rFonts w:ascii="Corbel" w:hAnsi="Corbel" w:cs="Corbel"/>
                <w:color w:val="000000"/>
                <w:sz w:val="24"/>
                <w:szCs w:val="24"/>
              </w:rPr>
              <w:t>Nie dotyczy</w:t>
            </w:r>
          </w:p>
        </w:tc>
      </w:tr>
    </w:tbl>
    <w:p xmlns:wp14="http://schemas.microsoft.com/office/word/2010/wordml" w:rsidR="00D81FE3" w:rsidRDefault="00D81FE3" w14:paraId="23DE523C" wp14:textId="77777777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7630DC2B" wp14:textId="77777777">
      <w:pPr>
        <w:spacing w:after="0" w:line="240" w:lineRule="auto"/>
      </w:pPr>
      <w:r>
        <w:rPr>
          <w:rFonts w:ascii="Corbel" w:hAnsi="Corbel" w:cs="Corbel"/>
          <w:b/>
          <w:sz w:val="24"/>
          <w:szCs w:val="24"/>
        </w:rPr>
        <w:t xml:space="preserve">7. LITERATURA </w:t>
      </w:r>
    </w:p>
    <w:p xmlns:wp14="http://schemas.microsoft.com/office/word/2010/wordml" w:rsidR="00D81FE3" w:rsidRDefault="00D81FE3" w14:paraId="52E56223" wp14:textId="77777777">
      <w:pPr>
        <w:spacing w:after="0" w:line="240" w:lineRule="auto"/>
        <w:rPr>
          <w:rFonts w:ascii="Corbel" w:hAnsi="Corbel" w:cs="Corbel"/>
          <w:b/>
          <w:sz w:val="24"/>
          <w:szCs w:val="24"/>
        </w:rPr>
      </w:pPr>
    </w:p>
    <w:tbl>
      <w:tblPr>
        <w:tblW w:w="0" w:type="auto"/>
        <w:tblInd w:w="189" w:type="dxa"/>
        <w:tblLayout w:type="fixed"/>
        <w:tblLook w:val="0000" w:firstRow="0" w:lastRow="0" w:firstColumn="0" w:lastColumn="0" w:noHBand="0" w:noVBand="0"/>
      </w:tblPr>
      <w:tblGrid>
        <w:gridCol w:w="8004"/>
      </w:tblGrid>
      <w:tr xmlns:wp14="http://schemas.microsoft.com/office/word/2010/wordml" w:rsidRPr="004945D0" w:rsidR="00D81FE3" w14:paraId="79D6EF46" wp14:textId="77777777">
        <w:trPr>
          <w:trHeight w:val="397"/>
        </w:trPr>
        <w:tc>
          <w:tcPr>
            <w:tcW w:w="8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729C9695" wp14:textId="77777777">
            <w:pPr>
              <w:pStyle w:val="Punktygwne"/>
              <w:spacing w:before="0" w:after="0"/>
              <w:jc w:val="both"/>
            </w:pPr>
            <w:r w:rsidRPr="004945D0">
              <w:rPr>
                <w:rFonts w:ascii="Corbel" w:hAnsi="Corbel" w:cs="Corbel"/>
                <w:bCs/>
                <w:smallCaps w:val="0"/>
                <w:szCs w:val="24"/>
              </w:rPr>
              <w:t>Literatura podstawowa:</w:t>
            </w:r>
          </w:p>
          <w:p w:rsidR="00D81FE3" w:rsidRDefault="00D81FE3" w14:paraId="07547A01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:rsidR="00D81FE3" w:rsidRDefault="00D81FE3" w14:paraId="64410BDC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T. D.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Kenrick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L. S.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Neuberg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R.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Cialdini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społeczna. Rozwiązane tajemnice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2002. </w:t>
            </w:r>
          </w:p>
          <w:p w:rsidR="00D81FE3" w:rsidRDefault="00D81FE3" w14:paraId="354DEBE8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Wojciszke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D81FE3" w:rsidRDefault="00D81FE3" w14:paraId="79A38C8D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E. Aronson, T. D. Wilson, R. M.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Akert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 społeczna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Poznań 2012. </w:t>
            </w:r>
          </w:p>
          <w:p w:rsidR="00D81FE3" w:rsidRDefault="00D81FE3" w14:paraId="15C6BC99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T. Grzyb,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Eksperyment terenowy w psychologii społecznej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Warszawa 2017.</w:t>
            </w:r>
          </w:p>
          <w:p w:rsidR="00D81FE3" w:rsidRDefault="00D81FE3" w14:paraId="5EA3330E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Strycharczyk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Clough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Odporność psychiczna.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Strategie i narzędzia rozwoju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2017. </w:t>
            </w:r>
          </w:p>
          <w:p w:rsidR="00D81FE3" w:rsidRDefault="00D81FE3" w14:paraId="3FB075B4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Bloom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Przeciw empatii. Argumenty za racjonalnym myśleniem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Kielce 2017.</w:t>
            </w:r>
          </w:p>
          <w:p w:rsidR="00D81FE3" w:rsidRDefault="00D81FE3" w14:paraId="4ECE36E1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P. G.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Zimbardo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R. L. Johnson, V.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McCann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szCs w:val="24"/>
              </w:rPr>
              <w:t>Psychologia kluczowe koncepcje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Tom 5, Warszawa 2017.</w:t>
            </w:r>
          </w:p>
          <w:p w:rsidR="00D81FE3" w:rsidRDefault="00D81FE3" w14:paraId="56C24B35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A. Batory, E.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Brygoła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P. Oleś,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Odsłony tożsamości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, Warszawa 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2016.</w:t>
            </w:r>
          </w:p>
        </w:tc>
      </w:tr>
      <w:tr xmlns:wp14="http://schemas.microsoft.com/office/word/2010/wordml" w:rsidR="00D81FE3" w14:paraId="7616326D" wp14:textId="77777777">
        <w:trPr>
          <w:trHeight w:val="397"/>
        </w:trPr>
        <w:tc>
          <w:tcPr>
            <w:tcW w:w="8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D81FE3" w:rsidRDefault="00D81FE3" w14:paraId="1616B1D9" wp14:textId="77777777">
            <w:pPr>
              <w:pStyle w:val="Punktygwne"/>
              <w:spacing w:before="0" w:after="0"/>
              <w:jc w:val="both"/>
            </w:pPr>
            <w:r w:rsidRPr="004945D0">
              <w:rPr>
                <w:rFonts w:ascii="Corbel" w:hAnsi="Corbel" w:cs="Corbel"/>
                <w:bCs/>
                <w:smallCaps w:val="0"/>
                <w:szCs w:val="24"/>
              </w:rPr>
              <w:t xml:space="preserve">Literatura uzupełniająca: </w:t>
            </w:r>
          </w:p>
          <w:p w:rsidR="00D81FE3" w:rsidRDefault="00D81FE3" w14:paraId="5043CB0F" wp14:textId="77777777">
            <w:pPr>
              <w:pStyle w:val="Punktygwne"/>
              <w:spacing w:before="0" w:after="0"/>
              <w:jc w:val="both"/>
              <w:rPr>
                <w:rFonts w:ascii="Corbel" w:hAnsi="Corbel" w:cs="Corbel"/>
                <w:bCs/>
                <w:smallCaps w:val="0"/>
                <w:szCs w:val="24"/>
              </w:rPr>
            </w:pPr>
          </w:p>
          <w:p w:rsidR="00D81FE3" w:rsidRDefault="00D81FE3" w14:paraId="6C844A58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R. J. Johnson, V.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McCann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Psychologia. Kluczowe koncepcje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Tom 1, Tom 4, Warszawa 2017.</w:t>
            </w:r>
          </w:p>
          <w:p w:rsidR="00D81FE3" w:rsidRDefault="00D81FE3" w14:paraId="496FCAD1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D.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Borecka-Biernat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M. Cywińska,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Konflikt społeczny w perspektywie socjologicznej i pedagogiczno-psychologicznej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Warszawa 2015.</w:t>
            </w:r>
          </w:p>
          <w:p w:rsidR="00D81FE3" w:rsidRDefault="00D81FE3" w14:paraId="483BDA62" wp14:textId="77777777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F.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Forsterling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Atrybucje. Podstawowe teorie, badania i zastosowanie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Gdańsk 2005. </w:t>
            </w:r>
          </w:p>
        </w:tc>
      </w:tr>
    </w:tbl>
    <w:p xmlns:wp14="http://schemas.microsoft.com/office/word/2010/wordml" w:rsidR="00D81FE3" w:rsidRDefault="00D81FE3" w14:paraId="07459315" wp14:textId="77777777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6537F28F" wp14:textId="77777777">
      <w:pPr>
        <w:spacing w:after="0" w:line="240" w:lineRule="auto"/>
        <w:ind w:left="360"/>
        <w:rPr>
          <w:rFonts w:ascii="Corbel" w:hAnsi="Corbel" w:cs="Corbel"/>
          <w:sz w:val="24"/>
          <w:szCs w:val="24"/>
        </w:rPr>
      </w:pPr>
    </w:p>
    <w:p xmlns:wp14="http://schemas.microsoft.com/office/word/2010/wordml" w:rsidR="00D81FE3" w:rsidRDefault="00D81FE3" w14:paraId="41F88A98" wp14:textId="77777777">
      <w:pPr>
        <w:spacing w:after="0" w:line="240" w:lineRule="auto"/>
        <w:ind w:left="360"/>
      </w:pPr>
      <w:r>
        <w:rPr>
          <w:rFonts w:ascii="Corbel" w:hAnsi="Corbel" w:cs="Corbel"/>
          <w:sz w:val="24"/>
          <w:szCs w:val="24"/>
        </w:rPr>
        <w:t>Akceptacja Kierownika Jednostki lub osoby upoważnionej</w:t>
      </w:r>
    </w:p>
    <w:p xmlns:wp14="http://schemas.microsoft.com/office/word/2010/wordml" w:rsidR="00D81FE3" w:rsidRDefault="00D81FE3" w14:paraId="6DFB9E20" wp14:textId="77777777">
      <w:pPr>
        <w:spacing w:after="0" w:line="240" w:lineRule="auto"/>
        <w:rPr>
          <w:rFonts w:ascii="Corbel" w:hAnsi="Corbel" w:cs="Corbel"/>
          <w:sz w:val="24"/>
          <w:szCs w:val="24"/>
        </w:rPr>
      </w:pPr>
    </w:p>
    <w:sectPr w:rsidR="00D81FE3">
      <w:pgSz w:w="11906" w:h="16838" w:orient="portrait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5E7304" w:rsidRDefault="005E7304" w14:paraId="70DF9E5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E7304" w:rsidRDefault="005E7304" w14:paraId="44E871B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5E7304" w:rsidRDefault="005E7304" w14:paraId="144A5D23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E7304" w:rsidRDefault="005E7304" w14:paraId="738610EB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D81FE3" w:rsidRDefault="00D81FE3" w14:paraId="0574AFC1" wp14:textId="77777777">
      <w:pPr>
        <w:pStyle w:val="Tekstprzypisudolnego"/>
      </w:pPr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59090678">
    <w:abstractNumId w:val="0"/>
  </w:num>
  <w:num w:numId="2" w16cid:durableId="45687585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4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D0"/>
    <w:rsid w:val="00177F1D"/>
    <w:rsid w:val="001A5E34"/>
    <w:rsid w:val="002F4C57"/>
    <w:rsid w:val="003B0EA0"/>
    <w:rsid w:val="004910A5"/>
    <w:rsid w:val="004945D0"/>
    <w:rsid w:val="005E7304"/>
    <w:rsid w:val="00625C17"/>
    <w:rsid w:val="00665612"/>
    <w:rsid w:val="007D4C99"/>
    <w:rsid w:val="00B539D5"/>
    <w:rsid w:val="00C43FA5"/>
    <w:rsid w:val="00D26E79"/>
    <w:rsid w:val="00D81FE3"/>
    <w:rsid w:val="0E9E139B"/>
    <w:rsid w:val="0FA9E35A"/>
    <w:rsid w:val="21FAF4EB"/>
    <w:rsid w:val="36FEFCE0"/>
    <w:rsid w:val="41B3A607"/>
    <w:rsid w:val="58EE3917"/>
    <w:rsid w:val="64D88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94CA983"/>
  <w15:chartTrackingRefBased/>
  <w15:docId w15:val="{37C1491C-5542-4347-BFBF-75CA140A88C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Calibri"/>
      <w:sz w:val="22"/>
      <w:szCs w:val="22"/>
      <w:lang w:eastAsia="zh-CN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/>
    </w:rPr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Domylnaczcionkaakapitu1" w:customStyle="1">
    <w:name w:val="Domyślna czcionka akapitu1"/>
  </w:style>
  <w:style w:type="character" w:styleId="TytuZnak" w:customStyle="1">
    <w:name w:val="Tytuł Znak"/>
    <w:rPr>
      <w:rFonts w:eastAsia="Times New Roman"/>
      <w:b/>
      <w:bCs/>
    </w:rPr>
  </w:style>
  <w:style w:type="character" w:styleId="TekstdymkaZnak" w:customStyle="1">
    <w:name w:val="Tekst dymka Znak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rPr>
      <w:rFonts w:ascii="Calibri" w:hAnsi="Calibri" w:eastAsia="Calibri" w:cs="Calibri"/>
      <w:sz w:val="22"/>
      <w:szCs w:val="22"/>
    </w:rPr>
  </w:style>
  <w:style w:type="character" w:styleId="StopkaZnak" w:customStyle="1">
    <w:name w:val="Stopka Znak"/>
    <w:rPr>
      <w:rFonts w:ascii="Calibri" w:hAnsi="Calibri" w:eastAsia="Calibri" w:cs="Calibri"/>
      <w:sz w:val="22"/>
      <w:szCs w:val="22"/>
    </w:rPr>
  </w:style>
  <w:style w:type="character" w:styleId="TekstprzypisudolnegoZnak" w:customStyle="1">
    <w:name w:val="Tekst przypisu dolnego Znak"/>
    <w:rPr>
      <w:rFonts w:ascii="Calibri" w:hAnsi="Calibri" w:cs="Times New Roman"/>
      <w:sz w:val="20"/>
      <w:szCs w:val="20"/>
    </w:rPr>
  </w:style>
  <w:style w:type="character" w:styleId="Znakiprzypiswdolnych" w:customStyle="1">
    <w:name w:val="Znaki przypisów dolnych"/>
    <w:rPr>
      <w:vertAlign w:val="superscript"/>
    </w:rPr>
  </w:style>
  <w:style w:type="character" w:styleId="TekstpodstawowyZnak" w:customStyle="1">
    <w:name w:val="Tekst podstawowy Znak"/>
    <w:rPr>
      <w:rFonts w:ascii="Calibri" w:hAnsi="Calibri" w:eastAsia="Calibri" w:cs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TekstkomentarzaZnak" w:customStyle="1">
    <w:name w:val="Tekst komentarza Znak"/>
    <w:rPr>
      <w:rFonts w:ascii="Calibri" w:hAnsi="Calibri" w:cs="Calibri"/>
    </w:rPr>
  </w:style>
  <w:style w:type="character" w:styleId="TematkomentarzaZnak" w:customStyle="1">
    <w:name w:val="Temat komentarza Znak"/>
    <w:rPr>
      <w:rFonts w:ascii="Calibri" w:hAnsi="Calibri" w:cs="Calibri"/>
      <w:b/>
      <w:bCs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Znakiprzypiswkocowych" w:customStyle="1">
    <w:name w:val="Znaki przypisów końcowych"/>
  </w:style>
  <w:style w:type="paragraph" w:styleId="Nagwek1" w:customStyle="1">
    <w:name w:val="Nagłówek1"/>
    <w:basedOn w:val="Normalny"/>
    <w:next w:val="Tekstpodstawowy"/>
    <w:pPr>
      <w:spacing w:after="0" w:line="240" w:lineRule="auto"/>
      <w:jc w:val="center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Default" w:customStyle="1">
    <w:name w:val="Default"/>
    <w:pPr>
      <w:suppressAutoHyphens/>
      <w:autoSpaceDE w:val="0"/>
    </w:pPr>
    <w:rPr>
      <w:rFonts w:ascii="Arial" w:hAnsi="Arial" w:eastAsia="Calibri" w:cs="Arial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cs="Times New Roman"/>
      <w:sz w:val="20"/>
      <w:szCs w:val="20"/>
    </w:rPr>
  </w:style>
  <w:style w:type="paragraph" w:styleId="Punktygwne" w:customStyle="1">
    <w:name w:val="Punkty główne"/>
    <w:basedOn w:val="Normalny"/>
    <w:pPr>
      <w:spacing w:before="240" w:after="60" w:line="240" w:lineRule="auto"/>
    </w:pPr>
    <w:rPr>
      <w:rFonts w:ascii="Times New Roman" w:hAnsi="Times New Roman" w:cs="Times New Roman"/>
      <w:b/>
      <w:smallCaps/>
      <w:sz w:val="24"/>
    </w:rPr>
  </w:style>
  <w:style w:type="paragraph" w:styleId="Pytania" w:customStyle="1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Odpowiedzi" w:customStyle="1">
    <w:name w:val="Odpowiedzi"/>
    <w:basedOn w:val="Normalny"/>
    <w:pPr>
      <w:spacing w:before="40" w:after="40" w:line="240" w:lineRule="auto"/>
    </w:pPr>
    <w:rPr>
      <w:rFonts w:ascii="Times New Roman" w:hAnsi="Times New Roman" w:cs="Times New Roman"/>
      <w:b/>
      <w:color w:val="000000"/>
      <w:sz w:val="20"/>
    </w:rPr>
  </w:style>
  <w:style w:type="paragraph" w:styleId="Podpunkty" w:customStyle="1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 w:cs="Times New Roman"/>
      <w:b/>
      <w:szCs w:val="20"/>
    </w:rPr>
  </w:style>
  <w:style w:type="paragraph" w:styleId="Cele" w:customStyle="1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 w:cs="Times New Roman"/>
      <w:sz w:val="20"/>
      <w:szCs w:val="20"/>
    </w:rPr>
  </w:style>
  <w:style w:type="paragraph" w:styleId="Nagwkitablic" w:customStyle="1">
    <w:name w:val="Nagłówki tablic"/>
    <w:basedOn w:val="Tekstpodstawowy"/>
    <w:rPr>
      <w:rFonts w:ascii="Times New Roman" w:hAnsi="Times New Roman" w:cs="Times New Roman"/>
      <w:sz w:val="24"/>
    </w:rPr>
  </w:style>
  <w:style w:type="paragraph" w:styleId="centralniewrubryce" w:customStyle="1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hAnsi="Calibri" w:eastAsia="Calibri" w:cs="Calibri"/>
      <w:sz w:val="22"/>
      <w:szCs w:val="22"/>
      <w:lang w:eastAsia="zh-CN"/>
    </w:rPr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Zawartotabeli" w:customStyle="1">
    <w:name w:val="Zawartość tabeli"/>
    <w:basedOn w:val="Normalny"/>
    <w:pPr>
      <w:widowControl w:val="0"/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12</revision>
  <lastPrinted>2017-02-15T21:41:00.0000000Z</lastPrinted>
  <dcterms:created xsi:type="dcterms:W3CDTF">2024-07-15T08:31:00.0000000Z</dcterms:created>
  <dcterms:modified xsi:type="dcterms:W3CDTF">2024-07-29T09:40:06.2073282Z</dcterms:modified>
</coreProperties>
</file>